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092"/>
        <w:gridCol w:w="6380"/>
        <w:gridCol w:w="1299"/>
      </w:tblGrid>
      <w:tr w:rsidR="00DC745B">
        <w:trPr>
          <w:trHeight w:val="467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7958A3" w:rsidP="00517B56">
            <w:pPr>
              <w:spacing w:after="0" w:line="360" w:lineRule="auto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Tytuł ćwiczenia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7958A3" w:rsidP="00517B56">
            <w:pPr>
              <w:spacing w:after="0" w:line="360" w:lineRule="auto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Wilgotność powietrza</w:t>
            </w:r>
          </w:p>
        </w:tc>
        <w:tc>
          <w:tcPr>
            <w:tcW w:w="1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5B" w:rsidRDefault="007958A3" w:rsidP="00517B56">
            <w:pPr>
              <w:spacing w:after="0" w:line="360" w:lineRule="auto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OCENA:</w:t>
            </w:r>
          </w:p>
          <w:p w:rsidR="00DC745B" w:rsidRDefault="00B00B44" w:rsidP="00517B56">
            <w:pPr>
              <w:spacing w:after="0" w:line="360" w:lineRule="auto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4+</w:t>
            </w:r>
          </w:p>
        </w:tc>
      </w:tr>
      <w:tr w:rsidR="00DC745B">
        <w:trPr>
          <w:trHeight w:val="319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7958A3" w:rsidP="00517B56">
            <w:pPr>
              <w:spacing w:after="0" w:line="360" w:lineRule="auto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Data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8E6F25" w:rsidP="00517B56">
            <w:pPr>
              <w:spacing w:after="0" w:line="360" w:lineRule="auto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02.12.2025</w:t>
            </w:r>
          </w:p>
        </w:tc>
        <w:tc>
          <w:tcPr>
            <w:tcW w:w="1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45B" w:rsidRDefault="00DC745B" w:rsidP="00517B56">
            <w:pPr>
              <w:spacing w:after="0" w:line="360" w:lineRule="auto"/>
              <w:rPr>
                <w:rFonts w:eastAsia="Calibri"/>
                <w:sz w:val="28"/>
              </w:rPr>
            </w:pPr>
          </w:p>
        </w:tc>
      </w:tr>
      <w:tr w:rsidR="00DC745B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7958A3" w:rsidP="00517B56">
            <w:pPr>
              <w:spacing w:after="0" w:line="360" w:lineRule="auto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Imię i nazwisko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8E6F25" w:rsidP="00517B56">
            <w:pPr>
              <w:spacing w:after="0" w:line="360" w:lineRule="auto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Paweł Szczeszek</w:t>
            </w:r>
          </w:p>
        </w:tc>
        <w:tc>
          <w:tcPr>
            <w:tcW w:w="1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45B" w:rsidRDefault="00DC745B" w:rsidP="00517B56">
            <w:pPr>
              <w:spacing w:after="0" w:line="360" w:lineRule="auto"/>
              <w:rPr>
                <w:rFonts w:eastAsia="Calibri"/>
                <w:sz w:val="28"/>
              </w:rPr>
            </w:pPr>
          </w:p>
        </w:tc>
      </w:tr>
      <w:tr w:rsidR="00DC745B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7958A3" w:rsidP="00517B56">
            <w:pPr>
              <w:spacing w:after="0" w:line="360" w:lineRule="auto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Kierunek i rok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7958A3" w:rsidP="00517B56">
            <w:pPr>
              <w:spacing w:after="0" w:line="360" w:lineRule="auto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HMiK inż. D1</w:t>
            </w:r>
          </w:p>
        </w:tc>
        <w:tc>
          <w:tcPr>
            <w:tcW w:w="1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45B" w:rsidRDefault="00DC745B" w:rsidP="00517B56">
            <w:pPr>
              <w:spacing w:after="0" w:line="360" w:lineRule="auto"/>
              <w:rPr>
                <w:rFonts w:eastAsia="Calibri"/>
                <w:sz w:val="28"/>
              </w:rPr>
            </w:pPr>
          </w:p>
        </w:tc>
      </w:tr>
    </w:tbl>
    <w:p w:rsidR="00DC745B" w:rsidRDefault="00DC745B" w:rsidP="00517B56">
      <w:pPr>
        <w:spacing w:after="0" w:line="360" w:lineRule="auto"/>
        <w:rPr>
          <w:b/>
          <w:sz w:val="24"/>
        </w:rPr>
      </w:pPr>
    </w:p>
    <w:p w:rsidR="00484142" w:rsidRDefault="00484142" w:rsidP="00517B56">
      <w:pPr>
        <w:spacing w:after="0" w:line="360" w:lineRule="auto"/>
        <w:rPr>
          <w:b/>
          <w:sz w:val="24"/>
        </w:rPr>
      </w:pPr>
      <w:r>
        <w:rPr>
          <w:b/>
          <w:sz w:val="24"/>
        </w:rPr>
        <w:t>Wstęp.</w:t>
      </w:r>
    </w:p>
    <w:p w:rsidR="00484142" w:rsidRPr="00484142" w:rsidRDefault="00484142" w:rsidP="00484142">
      <w:pPr>
        <w:spacing w:after="0" w:line="360" w:lineRule="auto"/>
        <w:rPr>
          <w:sz w:val="24"/>
        </w:rPr>
      </w:pPr>
      <w:r>
        <w:rPr>
          <w:sz w:val="24"/>
        </w:rPr>
        <w:t>Celem ćwiczenia było przeanalizowanie przebiegu temperatury powietrza, wilgotności względnej oraz sformułowania wniosków. Pozwoliło to na zauważenie zależności wilgotności względnej od temperatury powietrza. Podczas zajęć należało także wykonać ćwiczenia obliczeniowe, korzystając z odpowiednich wzorów oraz Tabel</w:t>
      </w:r>
      <w:del w:id="0" w:author="xxx" w:date="2025-12-04T13:25:00Z">
        <w:r w:rsidDel="00B00B44">
          <w:rPr>
            <w:sz w:val="24"/>
          </w:rPr>
          <w:delText>k</w:delText>
        </w:r>
      </w:del>
      <w:r>
        <w:rPr>
          <w:sz w:val="24"/>
        </w:rPr>
        <w:t xml:space="preserve">i 1. przedstawiającej ciśnienie pary nasyconej dla danych </w:t>
      </w:r>
      <w:ins w:id="1" w:author="xxx" w:date="2025-12-04T13:25:00Z">
        <w:r w:rsidR="00B00B44">
          <w:rPr>
            <w:sz w:val="24"/>
          </w:rPr>
          <w:t xml:space="preserve">wartości </w:t>
        </w:r>
      </w:ins>
      <w:r>
        <w:rPr>
          <w:sz w:val="24"/>
        </w:rPr>
        <w:t>temperatur</w:t>
      </w:r>
      <w:ins w:id="2" w:author="xxx" w:date="2025-12-04T13:25:00Z">
        <w:r w:rsidR="00B00B44">
          <w:rPr>
            <w:sz w:val="24"/>
          </w:rPr>
          <w:t>y</w:t>
        </w:r>
      </w:ins>
      <w:r>
        <w:rPr>
          <w:sz w:val="24"/>
        </w:rPr>
        <w:t xml:space="preserve"> powietrza.</w:t>
      </w:r>
    </w:p>
    <w:p w:rsidR="00DC745B" w:rsidRDefault="00DC745B" w:rsidP="00517B56">
      <w:pPr>
        <w:spacing w:after="0" w:line="360" w:lineRule="auto"/>
        <w:rPr>
          <w:b/>
          <w:sz w:val="24"/>
        </w:rPr>
      </w:pPr>
    </w:p>
    <w:p w:rsidR="00DC745B" w:rsidRDefault="007958A3" w:rsidP="00517B56">
      <w:pPr>
        <w:spacing w:after="0" w:line="360" w:lineRule="auto"/>
        <w:rPr>
          <w:b/>
          <w:sz w:val="28"/>
          <w:u w:val="single"/>
        </w:rPr>
      </w:pPr>
      <w:r>
        <w:rPr>
          <w:b/>
          <w:bCs/>
          <w:sz w:val="24"/>
          <w:szCs w:val="24"/>
        </w:rPr>
        <w:t>Część A: Wskaźniki wilgotności powietrza - zadania</w:t>
      </w:r>
    </w:p>
    <w:p w:rsidR="00DC745B" w:rsidRDefault="00DC745B" w:rsidP="00517B56">
      <w:pPr>
        <w:spacing w:before="0" w:after="0" w:line="360" w:lineRule="auto"/>
        <w:rPr>
          <w:b/>
          <w:bCs/>
          <w:sz w:val="24"/>
          <w:szCs w:val="24"/>
        </w:rPr>
      </w:pPr>
    </w:p>
    <w:p w:rsidR="00DC745B" w:rsidRDefault="007958A3" w:rsidP="00517B56">
      <w:pPr>
        <w:spacing w:before="0" w:after="0" w:line="360" w:lineRule="auto"/>
        <w:ind w:left="720"/>
        <w:rPr>
          <w:sz w:val="14"/>
        </w:rPr>
      </w:pPr>
      <w:r>
        <w:rPr>
          <w:sz w:val="14"/>
        </w:rPr>
        <w:t xml:space="preserve">Tab. 1. Maksymalne ciśnienie pary wodnej w zależności </w:t>
      </w:r>
    </w:p>
    <w:p w:rsidR="00DC745B" w:rsidRDefault="007958A3" w:rsidP="00517B56">
      <w:pPr>
        <w:spacing w:before="0" w:after="0" w:line="360" w:lineRule="auto"/>
        <w:ind w:left="720"/>
        <w:rPr>
          <w:sz w:val="14"/>
        </w:rPr>
      </w:pPr>
      <w:r>
        <w:rPr>
          <w:sz w:val="14"/>
        </w:rPr>
        <w:t xml:space="preserve">            od temperatury powietrza</w:t>
      </w:r>
    </w:p>
    <w:tbl>
      <w:tblPr>
        <w:tblW w:w="3285" w:type="dxa"/>
        <w:tblInd w:w="76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90"/>
        <w:gridCol w:w="1695"/>
      </w:tblGrid>
      <w:tr w:rsidR="00DC745B" w:rsidTr="00517B56">
        <w:trPr>
          <w:trHeight w:hRule="exact" w:val="717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40" w:after="0" w:line="360" w:lineRule="auto"/>
              <w:ind w:left="200" w:right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Temperatura  </w:t>
            </w:r>
          </w:p>
          <w:p w:rsidR="00DC745B" w:rsidRDefault="007958A3" w:rsidP="00517B56">
            <w:pPr>
              <w:spacing w:before="40" w:after="0" w:line="360" w:lineRule="auto"/>
              <w:ind w:left="200" w:right="200"/>
            </w:pPr>
            <w:r>
              <w:rPr>
                <w:sz w:val="18"/>
                <w:szCs w:val="18"/>
              </w:rPr>
              <w:t>t[°C]</w:t>
            </w:r>
          </w:p>
          <w:p w:rsidR="00DC745B" w:rsidRDefault="00DC745B" w:rsidP="00517B56">
            <w:pPr>
              <w:spacing w:before="40" w:after="0" w:line="360" w:lineRule="auto"/>
              <w:ind w:left="520" w:right="400"/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40" w:after="0" w:line="36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Ciśnienie pary nasyconej </w:t>
            </w:r>
          </w:p>
          <w:p w:rsidR="00DC745B" w:rsidRDefault="007958A3" w:rsidP="00517B56">
            <w:pPr>
              <w:spacing w:before="40" w:after="0" w:line="36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 [hPa]</w:t>
            </w:r>
          </w:p>
          <w:p w:rsidR="00DC745B" w:rsidRDefault="00DC745B" w:rsidP="00517B56">
            <w:pPr>
              <w:spacing w:before="40" w:after="0" w:line="360" w:lineRule="auto"/>
              <w:ind w:left="0"/>
            </w:pPr>
          </w:p>
          <w:p w:rsidR="00DC745B" w:rsidRDefault="00DC745B" w:rsidP="00517B56">
            <w:pPr>
              <w:spacing w:before="40" w:after="0" w:line="360" w:lineRule="auto"/>
              <w:ind w:left="0"/>
            </w:pPr>
          </w:p>
        </w:tc>
      </w:tr>
      <w:tr w:rsidR="00DC745B">
        <w:trPr>
          <w:trHeight w:hRule="exact" w:val="240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0,0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6,1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tabs>
                <w:tab w:val="left" w:pos="720"/>
              </w:tabs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1,0</w:t>
            </w:r>
            <w:r w:rsidR="00517B56">
              <w:rPr>
                <w:sz w:val="18"/>
                <w:szCs w:val="18"/>
              </w:rPr>
              <w:tab/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6,6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2,0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7,1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3,0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7,6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4,0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8,1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5,0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8,7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6,0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9,3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7,0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10,0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8,0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10,7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9,0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11,5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10,0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12,3</w:t>
            </w:r>
          </w:p>
          <w:p w:rsidR="00DC745B" w:rsidRDefault="00DC745B" w:rsidP="00517B56">
            <w:pPr>
              <w:spacing w:before="20" w:after="0" w:line="360" w:lineRule="auto"/>
              <w:ind w:left="0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11,0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13,1</w:t>
            </w:r>
          </w:p>
          <w:p w:rsidR="00DC745B" w:rsidRDefault="00DC745B" w:rsidP="00517B56">
            <w:pPr>
              <w:spacing w:before="20" w:after="0" w:line="360" w:lineRule="auto"/>
              <w:ind w:left="0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12,0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14,0</w:t>
            </w:r>
          </w:p>
          <w:p w:rsidR="00DC745B" w:rsidRDefault="00DC745B" w:rsidP="00517B56">
            <w:pPr>
              <w:spacing w:before="20" w:after="0" w:line="360" w:lineRule="auto"/>
              <w:ind w:left="0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13,0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15,0</w:t>
            </w:r>
          </w:p>
          <w:p w:rsidR="00DC745B" w:rsidRDefault="00DC745B" w:rsidP="00517B56">
            <w:pPr>
              <w:spacing w:before="20" w:after="0" w:line="360" w:lineRule="auto"/>
              <w:ind w:left="0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14,0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16,0</w:t>
            </w:r>
          </w:p>
          <w:p w:rsidR="00DC745B" w:rsidRDefault="00DC745B" w:rsidP="00517B56">
            <w:pPr>
              <w:spacing w:before="20" w:after="0" w:line="360" w:lineRule="auto"/>
              <w:ind w:left="0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15,0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17,0</w:t>
            </w:r>
          </w:p>
          <w:p w:rsidR="00DC745B" w:rsidRDefault="00DC745B" w:rsidP="00517B56">
            <w:pPr>
              <w:spacing w:before="20" w:after="0" w:line="360" w:lineRule="auto"/>
              <w:ind w:left="0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16,0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18,2</w:t>
            </w:r>
          </w:p>
          <w:p w:rsidR="00DC745B" w:rsidRDefault="00DC745B" w:rsidP="00517B56">
            <w:pPr>
              <w:spacing w:before="20" w:after="0" w:line="360" w:lineRule="auto"/>
              <w:ind w:left="0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17,0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19,4</w:t>
            </w:r>
          </w:p>
          <w:p w:rsidR="00DC745B" w:rsidRDefault="00DC745B" w:rsidP="00517B56">
            <w:pPr>
              <w:spacing w:before="20" w:after="0" w:line="360" w:lineRule="auto"/>
              <w:ind w:left="0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18,0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20,6</w:t>
            </w:r>
          </w:p>
          <w:p w:rsidR="00DC745B" w:rsidRDefault="00DC745B" w:rsidP="00517B56">
            <w:pPr>
              <w:spacing w:before="20" w:after="0" w:line="360" w:lineRule="auto"/>
              <w:ind w:left="0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19,0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22,0</w:t>
            </w:r>
          </w:p>
          <w:p w:rsidR="00DC745B" w:rsidRDefault="00DC745B" w:rsidP="00517B56">
            <w:pPr>
              <w:spacing w:before="20" w:after="0" w:line="360" w:lineRule="auto"/>
              <w:ind w:left="0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20,0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23,4</w:t>
            </w:r>
          </w:p>
          <w:p w:rsidR="00DC745B" w:rsidRDefault="00DC745B" w:rsidP="00517B56">
            <w:pPr>
              <w:spacing w:before="20" w:after="0" w:line="360" w:lineRule="auto"/>
              <w:ind w:left="0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21,0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24,9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  <w:tr w:rsidR="00DC745B">
        <w:trPr>
          <w:trHeight w:hRule="exact" w:val="240"/>
        </w:trPr>
        <w:tc>
          <w:tcPr>
            <w:tcW w:w="15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22,0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26,4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</w:tbl>
    <w:p w:rsidR="00DC745B" w:rsidRDefault="00DC745B" w:rsidP="00517B56">
      <w:pPr>
        <w:spacing w:before="0" w:after="0" w:line="360" w:lineRule="auto"/>
        <w:ind w:left="680"/>
      </w:pPr>
    </w:p>
    <w:p w:rsidR="005D60E6" w:rsidRDefault="005D60E6" w:rsidP="00517B56">
      <w:pPr>
        <w:widowControl/>
        <w:spacing w:before="0" w:after="0" w:line="240" w:lineRule="auto"/>
        <w:ind w:left="0"/>
        <w:rPr>
          <w:szCs w:val="24"/>
        </w:rPr>
      </w:pPr>
      <w:r>
        <w:rPr>
          <w:szCs w:val="24"/>
        </w:rPr>
        <w:br w:type="page"/>
      </w:r>
    </w:p>
    <w:p w:rsidR="00DC745B" w:rsidRDefault="007958A3" w:rsidP="00517B56">
      <w:pPr>
        <w:spacing w:before="0" w:after="0" w:line="360" w:lineRule="auto"/>
        <w:rPr>
          <w:sz w:val="20"/>
        </w:rPr>
      </w:pPr>
      <w:r>
        <w:rPr>
          <w:szCs w:val="24"/>
        </w:rPr>
        <w:lastRenderedPageBreak/>
        <w:t>Zadanie l</w:t>
      </w:r>
      <w:r>
        <w:rPr>
          <w:color w:val="007F00"/>
          <w:szCs w:val="24"/>
        </w:rPr>
        <w:t>.</w:t>
      </w:r>
    </w:p>
    <w:p w:rsidR="00DC745B" w:rsidRDefault="007958A3" w:rsidP="00517B56">
      <w:pPr>
        <w:spacing w:before="0" w:after="0" w:line="360" w:lineRule="auto"/>
      </w:pPr>
      <w:r>
        <w:t>Oblicz aktualne ciśnienie pary wodnej przy temperaturze powietrza 15,0</w:t>
      </w:r>
      <w:r>
        <w:rPr>
          <w:rFonts w:ascii="Calibri" w:hAnsi="Calibri"/>
          <w:sz w:val="24"/>
          <w:vertAlign w:val="superscript"/>
        </w:rPr>
        <w:t>⁰</w:t>
      </w:r>
      <w:r>
        <w:t>C i wilgotności względnej 42%.</w:t>
      </w:r>
    </w:p>
    <w:tbl>
      <w:tblPr>
        <w:tblStyle w:val="Tabela-Siatka"/>
        <w:tblW w:w="9747" w:type="dxa"/>
        <w:tblInd w:w="153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DC745B">
        <w:trPr>
          <w:trHeight w:val="3182"/>
        </w:trPr>
        <w:tc>
          <w:tcPr>
            <w:tcW w:w="9747" w:type="dxa"/>
          </w:tcPr>
          <w:p w:rsidR="008E6F25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E=17.0 ; e = ? ; f = 42%</w:t>
            </w:r>
          </w:p>
          <w:p w:rsidR="008E6F25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42=100*x/17.0</w:t>
            </w:r>
          </w:p>
          <w:p w:rsidR="00DC745B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 e = 357/50 = 7.14 hPa</w:t>
            </w:r>
          </w:p>
          <w:p w:rsidR="00DC745B" w:rsidRDefault="00B00B44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ins w:id="3" w:author="xxx" w:date="2025-12-04T13:25:00Z">
              <w:r>
                <w:rPr>
                  <w:rFonts w:ascii="Calibri" w:eastAsia="Calibri" w:hAnsi="Calibri"/>
                </w:rPr>
                <w:t>ok</w:t>
              </w:r>
            </w:ins>
          </w:p>
          <w:p w:rsidR="00DC745B" w:rsidRDefault="00DC745B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  <w:p w:rsidR="00DC745B" w:rsidRDefault="00DC745B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  <w:p w:rsidR="00DC745B" w:rsidRDefault="00DC745B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</w:tc>
      </w:tr>
    </w:tbl>
    <w:p w:rsidR="00DC745B" w:rsidRDefault="00DC745B" w:rsidP="00517B56">
      <w:pPr>
        <w:spacing w:before="0" w:after="0" w:line="360" w:lineRule="auto"/>
      </w:pPr>
    </w:p>
    <w:p w:rsidR="00DC745B" w:rsidRDefault="00DC745B" w:rsidP="00517B56">
      <w:pPr>
        <w:spacing w:before="0" w:after="0" w:line="360" w:lineRule="auto"/>
      </w:pPr>
    </w:p>
    <w:p w:rsidR="00DC745B" w:rsidRDefault="00DC745B" w:rsidP="00517B56">
      <w:pPr>
        <w:spacing w:before="0" w:after="0" w:line="360" w:lineRule="auto"/>
      </w:pPr>
    </w:p>
    <w:p w:rsidR="00DC745B" w:rsidRDefault="00DC745B" w:rsidP="00517B56">
      <w:pPr>
        <w:spacing w:before="0" w:after="0" w:line="360" w:lineRule="auto"/>
      </w:pPr>
    </w:p>
    <w:p w:rsidR="00DC745B" w:rsidRDefault="007958A3" w:rsidP="00517B56">
      <w:pPr>
        <w:spacing w:before="0" w:after="0" w:line="360" w:lineRule="auto"/>
      </w:pPr>
      <w:r>
        <w:t>Zadanie 2.</w:t>
      </w:r>
    </w:p>
    <w:p w:rsidR="00DC745B" w:rsidRDefault="007958A3" w:rsidP="00517B56">
      <w:pPr>
        <w:spacing w:before="0" w:after="0" w:line="360" w:lineRule="auto"/>
      </w:pPr>
      <w:r>
        <w:t>Oblicz niedosyt wilgotności dla temperatury powietrza 5,0</w:t>
      </w:r>
      <w:r>
        <w:rPr>
          <w:rFonts w:ascii="Calibri" w:hAnsi="Calibri"/>
          <w:vertAlign w:val="superscript"/>
        </w:rPr>
        <w:t>⁰</w:t>
      </w:r>
      <w:r>
        <w:t>C, jeśli wilgotność względna jest równa 75%.</w:t>
      </w:r>
    </w:p>
    <w:tbl>
      <w:tblPr>
        <w:tblStyle w:val="Tabela-Siatka"/>
        <w:tblW w:w="9758" w:type="dxa"/>
        <w:tblInd w:w="153" w:type="dxa"/>
        <w:tblLayout w:type="fixed"/>
        <w:tblLook w:val="04A0" w:firstRow="1" w:lastRow="0" w:firstColumn="1" w:lastColumn="0" w:noHBand="0" w:noVBand="1"/>
      </w:tblPr>
      <w:tblGrid>
        <w:gridCol w:w="9758"/>
      </w:tblGrid>
      <w:tr w:rsidR="00DC745B">
        <w:trPr>
          <w:trHeight w:val="2746"/>
        </w:trPr>
        <w:tc>
          <w:tcPr>
            <w:tcW w:w="9758" w:type="dxa"/>
          </w:tcPr>
          <w:p w:rsidR="008E6F25" w:rsidRPr="00B00B44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  <w:lang w:val="en-US"/>
              </w:rPr>
            </w:pPr>
            <w:r w:rsidRPr="00B00B44">
              <w:rPr>
                <w:rFonts w:ascii="Calibri" w:eastAsia="Calibri" w:hAnsi="Calibri"/>
                <w:lang w:val="en-US"/>
              </w:rPr>
              <w:t>E = 8.7 ; f = 75% ; e = ? ; d = E - e</w:t>
            </w:r>
          </w:p>
          <w:p w:rsidR="008E6F25" w:rsidRPr="00B00B44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  <w:lang w:val="en-US"/>
              </w:rPr>
            </w:pPr>
            <w:r w:rsidRPr="00B00B44">
              <w:rPr>
                <w:rFonts w:ascii="Calibri" w:eastAsia="Calibri" w:hAnsi="Calibri"/>
                <w:lang w:val="en-US"/>
              </w:rPr>
              <w:t>f = e/E * 100%</w:t>
            </w:r>
          </w:p>
          <w:p w:rsidR="008E6F25" w:rsidRPr="00B00B44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  <w:lang w:val="en-US"/>
              </w:rPr>
            </w:pPr>
            <w:r w:rsidRPr="00B00B44">
              <w:rPr>
                <w:rFonts w:ascii="Calibri" w:eastAsia="Calibri" w:hAnsi="Calibri"/>
                <w:lang w:val="en-US"/>
              </w:rPr>
              <w:t>75 = e/8.7 * 100</w:t>
            </w:r>
          </w:p>
          <w:p w:rsidR="008E6F25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 = 6.525</w:t>
            </w:r>
          </w:p>
          <w:p w:rsidR="008E6F25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d = 8.7-6.525 = 2.175 hPa</w:t>
            </w:r>
          </w:p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  <w:p w:rsidR="00DC745B" w:rsidRDefault="00B00B44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ins w:id="4" w:author="xxx" w:date="2025-12-04T13:25:00Z">
              <w:r>
                <w:rPr>
                  <w:rFonts w:ascii="Calibri" w:eastAsia="Calibri" w:hAnsi="Calibri"/>
                </w:rPr>
                <w:t>ok</w:t>
              </w:r>
            </w:ins>
          </w:p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</w:tc>
      </w:tr>
    </w:tbl>
    <w:p w:rsidR="00DC745B" w:rsidRDefault="00DC745B" w:rsidP="00517B56">
      <w:pPr>
        <w:spacing w:before="0" w:after="0" w:line="360" w:lineRule="auto"/>
      </w:pPr>
    </w:p>
    <w:p w:rsidR="00DC745B" w:rsidRDefault="007958A3" w:rsidP="00517B56">
      <w:pPr>
        <w:spacing w:before="0" w:after="0" w:line="360" w:lineRule="auto"/>
      </w:pPr>
      <w:r>
        <w:t>Zadanie 3.</w:t>
      </w:r>
    </w:p>
    <w:p w:rsidR="00DC745B" w:rsidRDefault="007958A3" w:rsidP="00517B56">
      <w:pPr>
        <w:spacing w:before="0" w:after="0" w:line="360" w:lineRule="auto"/>
      </w:pPr>
      <w:r>
        <w:t>Masa powietrza o temperaturze 15,0</w:t>
      </w:r>
      <w:r>
        <w:rPr>
          <w:rFonts w:ascii="Calibri" w:hAnsi="Calibri"/>
          <w:vertAlign w:val="superscript"/>
        </w:rPr>
        <w:t>⁰</w:t>
      </w:r>
      <w:r>
        <w:t>C i wilgotności względnej 54,5% wznosi się od poziomu morza, zmieniając temperaturę według gradientu wilgotnoadiabatycznego. Na jakiej wysokości rozpocznie się kondensacja pary wodnej zawartej w powietrzu?</w:t>
      </w:r>
    </w:p>
    <w:tbl>
      <w:tblPr>
        <w:tblStyle w:val="Tabela-Siatka"/>
        <w:tblW w:w="9778" w:type="dxa"/>
        <w:tblInd w:w="153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DC745B">
        <w:trPr>
          <w:trHeight w:val="2236"/>
        </w:trPr>
        <w:tc>
          <w:tcPr>
            <w:tcW w:w="9778" w:type="dxa"/>
          </w:tcPr>
          <w:p w:rsidR="00DC745B" w:rsidRPr="00050B41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  <w:rPrChange w:id="5" w:author="xxx" w:date="2025-12-09T13:51:00Z">
                  <w:rPr>
                    <w:rFonts w:ascii="Calibri" w:eastAsia="Calibri" w:hAnsi="Calibri"/>
                    <w:lang w:val="en-US"/>
                  </w:rPr>
                </w:rPrChange>
              </w:rPr>
            </w:pPr>
            <w:r w:rsidRPr="00050B41">
              <w:rPr>
                <w:rFonts w:ascii="Calibri" w:eastAsia="Calibri" w:hAnsi="Calibri"/>
                <w:rPrChange w:id="6" w:author="xxx" w:date="2025-12-09T13:51:00Z">
                  <w:rPr>
                    <w:rFonts w:ascii="Calibri" w:eastAsia="Calibri" w:hAnsi="Calibri"/>
                    <w:lang w:val="en-US"/>
                  </w:rPr>
                </w:rPrChange>
              </w:rPr>
              <w:t>E = 17.0 ; f = 54.5% ; e = ?</w:t>
            </w:r>
          </w:p>
          <w:p w:rsidR="008E6F25" w:rsidRPr="00B00B44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r w:rsidRPr="00050B41">
              <w:rPr>
                <w:rFonts w:ascii="Calibri" w:eastAsia="Calibri" w:hAnsi="Calibri"/>
                <w:rPrChange w:id="7" w:author="xxx" w:date="2025-12-09T13:51:00Z">
                  <w:rPr>
                    <w:rFonts w:ascii="Calibri" w:eastAsia="Calibri" w:hAnsi="Calibri"/>
                    <w:lang w:val="en-US"/>
                  </w:rPr>
                </w:rPrChange>
              </w:rPr>
              <w:t>e = 9.265 -&gt; 6 *C</w:t>
            </w:r>
            <w:ins w:id="8" w:author="xxx" w:date="2025-12-04T13:26:00Z">
              <w:r w:rsidR="00B00B44" w:rsidRPr="00050B41">
                <w:rPr>
                  <w:rFonts w:ascii="Calibri" w:eastAsia="Calibri" w:hAnsi="Calibri"/>
                  <w:rPrChange w:id="9" w:author="xxx" w:date="2025-12-09T13:51:00Z">
                    <w:rPr>
                      <w:rFonts w:ascii="Calibri" w:eastAsia="Calibri" w:hAnsi="Calibri"/>
                      <w:lang w:val="en-US"/>
                    </w:rPr>
                  </w:rPrChange>
                </w:rPr>
                <w:t xml:space="preserve"> </w:t>
              </w:r>
              <w:r w:rsidR="00B00B44" w:rsidRPr="00B00B44">
                <w:rPr>
                  <w:rFonts w:ascii="Calibri" w:eastAsia="Calibri" w:hAnsi="Calibri"/>
                </w:rPr>
                <w:sym w:font="Wingdings" w:char="F0E0"/>
              </w:r>
              <w:r w:rsidR="00B00B44">
                <w:rPr>
                  <w:rFonts w:ascii="Calibri" w:eastAsia="Calibri" w:hAnsi="Calibri"/>
                </w:rPr>
                <w:t xml:space="preserve"> 15</w:t>
              </w:r>
              <w:r w:rsidR="00B00B44">
                <w:rPr>
                  <w:rFonts w:ascii="Calibri" w:hAnsi="Calibri"/>
                  <w:vertAlign w:val="superscript"/>
                </w:rPr>
                <w:t>⁰</w:t>
              </w:r>
              <w:r w:rsidR="00B00B44">
                <w:t>C- 6</w:t>
              </w:r>
              <w:r w:rsidR="00B00B44">
                <w:rPr>
                  <w:rFonts w:ascii="Calibri" w:hAnsi="Calibri"/>
                  <w:vertAlign w:val="superscript"/>
                </w:rPr>
                <w:t>⁰</w:t>
              </w:r>
              <w:r w:rsidR="00B00B44">
                <w:t>C= 9</w:t>
              </w:r>
              <w:r w:rsidR="00B00B44">
                <w:rPr>
                  <w:rFonts w:ascii="Calibri" w:hAnsi="Calibri"/>
                  <w:vertAlign w:val="superscript"/>
                </w:rPr>
                <w:t>⁰</w:t>
              </w:r>
              <w:r w:rsidR="00B00B44">
                <w:t>C</w:t>
              </w:r>
            </w:ins>
          </w:p>
          <w:p w:rsidR="008E6F25" w:rsidRPr="00050B41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  <w:rPrChange w:id="10" w:author="xxx" w:date="2025-12-09T13:51:00Z">
                  <w:rPr>
                    <w:rFonts w:ascii="Calibri" w:eastAsia="Calibri" w:hAnsi="Calibri"/>
                    <w:lang w:val="en-US"/>
                  </w:rPr>
                </w:rPrChange>
              </w:rPr>
            </w:pPr>
            <w:r w:rsidRPr="00050B41">
              <w:rPr>
                <w:rFonts w:ascii="Calibri" w:eastAsia="Calibri" w:hAnsi="Calibri"/>
              </w:rPr>
              <w:t>0.6 *C – 100m</w:t>
            </w:r>
            <w:r w:rsidRPr="00050B41">
              <w:rPr>
                <w:rFonts w:ascii="Calibri" w:eastAsia="Calibri" w:hAnsi="Calibri"/>
              </w:rPr>
              <w:br/>
            </w:r>
            <w:del w:id="11" w:author="xxx" w:date="2025-12-04T13:25:00Z">
              <w:r w:rsidRPr="00050B41" w:rsidDel="00B00B44">
                <w:rPr>
                  <w:rFonts w:ascii="Calibri" w:eastAsia="Calibri" w:hAnsi="Calibri"/>
                  <w:rPrChange w:id="12" w:author="xxx" w:date="2025-12-09T13:51:00Z">
                    <w:rPr>
                      <w:rFonts w:ascii="Calibri" w:eastAsia="Calibri" w:hAnsi="Calibri"/>
                    </w:rPr>
                  </w:rPrChange>
                </w:rPr>
                <w:delText xml:space="preserve">6 </w:delText>
              </w:r>
            </w:del>
            <w:ins w:id="13" w:author="xxx" w:date="2025-12-04T13:25:00Z">
              <w:r w:rsidR="00B00B44" w:rsidRPr="00050B41">
                <w:rPr>
                  <w:rFonts w:ascii="Calibri" w:eastAsia="Calibri" w:hAnsi="Calibri"/>
                  <w:rPrChange w:id="14" w:author="xxx" w:date="2025-12-09T13:51:00Z">
                    <w:rPr>
                      <w:rFonts w:ascii="Calibri" w:eastAsia="Calibri" w:hAnsi="Calibri"/>
                      <w:lang w:val="en-US"/>
                    </w:rPr>
                  </w:rPrChange>
                </w:rPr>
                <w:t xml:space="preserve">9 </w:t>
              </w:r>
            </w:ins>
            <w:r w:rsidRPr="00050B41">
              <w:rPr>
                <w:rFonts w:ascii="Calibri" w:eastAsia="Calibri" w:hAnsi="Calibri"/>
                <w:rPrChange w:id="15" w:author="xxx" w:date="2025-12-09T13:51:00Z">
                  <w:rPr>
                    <w:rFonts w:ascii="Calibri" w:eastAsia="Calibri" w:hAnsi="Calibri"/>
                    <w:lang w:val="en-US"/>
                  </w:rPr>
                </w:rPrChange>
              </w:rPr>
              <w:t>*C – x</w:t>
            </w:r>
          </w:p>
          <w:p w:rsidR="008E6F25" w:rsidRPr="00050B41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  <w:rPrChange w:id="16" w:author="xxx" w:date="2025-12-09T13:51:00Z">
                  <w:rPr>
                    <w:rFonts w:ascii="Calibri" w:eastAsia="Calibri" w:hAnsi="Calibri"/>
                    <w:lang w:val="en-US"/>
                  </w:rPr>
                </w:rPrChange>
              </w:rPr>
            </w:pPr>
            <w:r w:rsidRPr="00050B41">
              <w:rPr>
                <w:rFonts w:ascii="Calibri" w:eastAsia="Calibri" w:hAnsi="Calibri"/>
                <w:rPrChange w:id="17" w:author="xxx" w:date="2025-12-09T13:51:00Z">
                  <w:rPr>
                    <w:rFonts w:ascii="Calibri" w:eastAsia="Calibri" w:hAnsi="Calibri"/>
                    <w:lang w:val="en-US"/>
                  </w:rPr>
                </w:rPrChange>
              </w:rPr>
              <w:t xml:space="preserve">x </w:t>
            </w:r>
            <w:r w:rsidR="00C32C59" w:rsidRPr="00050B41">
              <w:rPr>
                <w:rFonts w:ascii="Calibri" w:eastAsia="Calibri" w:hAnsi="Calibri"/>
                <w:rPrChange w:id="18" w:author="xxx" w:date="2025-12-09T13:51:00Z">
                  <w:rPr>
                    <w:rFonts w:ascii="Calibri" w:eastAsia="Calibri" w:hAnsi="Calibri"/>
                    <w:lang w:val="en-US"/>
                  </w:rPr>
                </w:rPrChange>
              </w:rPr>
              <w:t xml:space="preserve">= </w:t>
            </w:r>
            <w:del w:id="19" w:author="xxx" w:date="2025-12-04T13:25:00Z">
              <w:r w:rsidR="00C32C59" w:rsidRPr="00050B41" w:rsidDel="00B00B44">
                <w:rPr>
                  <w:rFonts w:ascii="Calibri" w:eastAsia="Calibri" w:hAnsi="Calibri"/>
                  <w:rPrChange w:id="20" w:author="xxx" w:date="2025-12-09T13:51:00Z">
                    <w:rPr>
                      <w:rFonts w:ascii="Calibri" w:eastAsia="Calibri" w:hAnsi="Calibri"/>
                      <w:lang w:val="en-US"/>
                    </w:rPr>
                  </w:rPrChange>
                </w:rPr>
                <w:delText>1000m</w:delText>
              </w:r>
            </w:del>
            <w:ins w:id="21" w:author="xxx" w:date="2025-12-04T13:25:00Z">
              <w:r w:rsidR="00B00B44" w:rsidRPr="00050B41">
                <w:rPr>
                  <w:rFonts w:ascii="Calibri" w:eastAsia="Calibri" w:hAnsi="Calibri"/>
                  <w:rPrChange w:id="22" w:author="xxx" w:date="2025-12-09T13:51:00Z">
                    <w:rPr>
                      <w:rFonts w:ascii="Calibri" w:eastAsia="Calibri" w:hAnsi="Calibri"/>
                      <w:lang w:val="en-US"/>
                    </w:rPr>
                  </w:rPrChange>
                </w:rPr>
                <w:t>1500 m</w:t>
              </w:r>
            </w:ins>
          </w:p>
          <w:p w:rsidR="00C32C59" w:rsidRDefault="00C32C5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lastRenderedPageBreak/>
              <w:t xml:space="preserve">Na wysokości </w:t>
            </w:r>
            <w:del w:id="23" w:author="xxx" w:date="2025-12-04T13:26:00Z">
              <w:r w:rsidDel="00B00B44">
                <w:rPr>
                  <w:rFonts w:ascii="Calibri" w:eastAsia="Calibri" w:hAnsi="Calibri"/>
                </w:rPr>
                <w:delText xml:space="preserve">1000m </w:delText>
              </w:r>
            </w:del>
            <w:r>
              <w:rPr>
                <w:rFonts w:ascii="Calibri" w:eastAsia="Calibri" w:hAnsi="Calibri"/>
              </w:rPr>
              <w:t>rozpocznie się kondensacja pary wodnej zawartej w powietrzu.</w:t>
            </w:r>
          </w:p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</w:tc>
      </w:tr>
    </w:tbl>
    <w:p w:rsidR="00DC745B" w:rsidRDefault="00DC745B" w:rsidP="00517B56">
      <w:pPr>
        <w:spacing w:before="0" w:after="0" w:line="360" w:lineRule="auto"/>
      </w:pPr>
    </w:p>
    <w:p w:rsidR="00DC745B" w:rsidRDefault="007958A3" w:rsidP="00517B56">
      <w:pPr>
        <w:spacing w:before="120" w:after="0" w:line="360" w:lineRule="auto"/>
      </w:pPr>
      <w:r>
        <w:t>Zadanie 4.</w:t>
      </w:r>
    </w:p>
    <w:p w:rsidR="00DC745B" w:rsidRDefault="007958A3" w:rsidP="00517B56">
      <w:pPr>
        <w:spacing w:before="0" w:after="0" w:line="360" w:lineRule="auto"/>
      </w:pPr>
      <w:r>
        <w:t>Ile wynosi temperatura punktu rosy jeśli:</w:t>
      </w:r>
    </w:p>
    <w:p w:rsidR="00DC745B" w:rsidRDefault="007958A3" w:rsidP="00517B56">
      <w:pPr>
        <w:pStyle w:val="Akapitzlist"/>
        <w:numPr>
          <w:ilvl w:val="0"/>
          <w:numId w:val="1"/>
        </w:numPr>
        <w:spacing w:before="0" w:after="0" w:line="360" w:lineRule="auto"/>
      </w:pPr>
      <w:r>
        <w:t>temperatura powietrza wynosi 15,0°C, a wilgotność względna 70%;</w:t>
      </w:r>
    </w:p>
    <w:tbl>
      <w:tblPr>
        <w:tblStyle w:val="Tabela-Siatka"/>
        <w:tblW w:w="9747" w:type="dxa"/>
        <w:tblInd w:w="153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DC745B">
        <w:trPr>
          <w:trHeight w:val="1914"/>
        </w:trPr>
        <w:tc>
          <w:tcPr>
            <w:tcW w:w="9747" w:type="dxa"/>
          </w:tcPr>
          <w:p w:rsidR="00DC745B" w:rsidRDefault="00C32C59" w:rsidP="00517B56">
            <w:pPr>
              <w:spacing w:before="0" w:after="0" w:line="360" w:lineRule="auto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 = 17.0 ; f = 70%</w:t>
            </w:r>
          </w:p>
          <w:p w:rsidR="00C32C59" w:rsidRDefault="00C32C59" w:rsidP="00517B56">
            <w:pPr>
              <w:spacing w:before="0" w:after="0" w:line="360" w:lineRule="auto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 = 11.9</w:t>
            </w:r>
          </w:p>
          <w:p w:rsidR="00C32C59" w:rsidRPr="00C32C59" w:rsidRDefault="00C32C59" w:rsidP="00517B56">
            <w:pPr>
              <w:spacing w:before="0" w:after="0" w:line="360" w:lineRule="auto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br/>
              <w:t>12.3 - 10</w:t>
            </w:r>
            <w:r>
              <w:rPr>
                <w:rFonts w:ascii="Calibri" w:eastAsia="Calibri" w:hAnsi="Calibri"/>
              </w:rPr>
              <w:br/>
              <w:t>11.9 - x</w:t>
            </w:r>
            <w:r>
              <w:rPr>
                <w:rFonts w:ascii="Calibri" w:eastAsia="Calibri" w:hAnsi="Calibri"/>
              </w:rPr>
              <w:br/>
              <w:t>x = 9.67</w:t>
            </w:r>
            <w:r w:rsidR="00015423">
              <w:rPr>
                <w:rFonts w:ascii="Calibri" w:eastAsia="Calibri" w:hAnsi="Calibri"/>
              </w:rPr>
              <w:br/>
              <w:t>Temperatura punktu rosy wynosi 9.67 *C.</w:t>
            </w:r>
            <w:ins w:id="24" w:author="xxx" w:date="2025-12-04T13:27:00Z">
              <w:r w:rsidR="00B00B44">
                <w:rPr>
                  <w:rFonts w:ascii="Calibri" w:eastAsia="Calibri" w:hAnsi="Calibri"/>
                </w:rPr>
                <w:t>ok</w:t>
              </w:r>
            </w:ins>
          </w:p>
        </w:tc>
      </w:tr>
    </w:tbl>
    <w:p w:rsidR="00DC745B" w:rsidRDefault="00DC745B" w:rsidP="00517B56">
      <w:pPr>
        <w:spacing w:before="0" w:after="0" w:line="360" w:lineRule="auto"/>
        <w:ind w:left="0"/>
      </w:pPr>
    </w:p>
    <w:p w:rsidR="00DC745B" w:rsidRDefault="007958A3" w:rsidP="00517B56">
      <w:pPr>
        <w:spacing w:before="0" w:after="0" w:line="360" w:lineRule="auto"/>
      </w:pPr>
      <w:r>
        <w:t>b) wilgotność względna wynosi 100%, a temperatura odczytana z termometru wilgotnego 6,8°C.</w:t>
      </w:r>
    </w:p>
    <w:tbl>
      <w:tblPr>
        <w:tblStyle w:val="Tabela-Siatka"/>
        <w:tblW w:w="9747" w:type="dxa"/>
        <w:tblInd w:w="153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DC745B">
        <w:trPr>
          <w:trHeight w:val="2256"/>
        </w:trPr>
        <w:tc>
          <w:tcPr>
            <w:tcW w:w="9747" w:type="dxa"/>
          </w:tcPr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  <w:p w:rsidR="00DC745B" w:rsidRDefault="00015423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Temperatura punktu rosy wynosi 6.8*C.</w:t>
            </w:r>
            <w:ins w:id="25" w:author="xxx" w:date="2025-12-04T13:27:00Z">
              <w:r w:rsidR="00B00B44">
                <w:rPr>
                  <w:rFonts w:ascii="Calibri" w:eastAsia="Calibri" w:hAnsi="Calibri"/>
                </w:rPr>
                <w:t>ok</w:t>
              </w:r>
            </w:ins>
          </w:p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</w:tc>
      </w:tr>
    </w:tbl>
    <w:p w:rsidR="00DC745B" w:rsidRDefault="00DC745B" w:rsidP="00517B56">
      <w:pPr>
        <w:spacing w:before="0" w:after="0" w:line="360" w:lineRule="auto"/>
      </w:pPr>
    </w:p>
    <w:p w:rsidR="00DC745B" w:rsidRDefault="00DC745B" w:rsidP="00517B56">
      <w:pPr>
        <w:spacing w:before="0" w:after="0" w:line="360" w:lineRule="auto"/>
      </w:pPr>
    </w:p>
    <w:p w:rsidR="00DC745B" w:rsidRDefault="007958A3" w:rsidP="00517B56">
      <w:pPr>
        <w:spacing w:before="0" w:after="0" w:line="360" w:lineRule="auto"/>
      </w:pPr>
      <w:r>
        <w:t>Zadanie 5.</w:t>
      </w:r>
      <w:ins w:id="26" w:author="xxx" w:date="2025-12-09T13:51:00Z">
        <w:r w:rsidR="00050B41">
          <w:t>ok</w:t>
        </w:r>
      </w:ins>
      <w:bookmarkStart w:id="27" w:name="_GoBack"/>
      <w:bookmarkEnd w:id="27"/>
    </w:p>
    <w:p w:rsidR="00DC745B" w:rsidRDefault="007958A3" w:rsidP="00517B56">
      <w:pPr>
        <w:widowControl/>
        <w:spacing w:before="100" w:after="0" w:line="360" w:lineRule="auto"/>
      </w:pPr>
      <w:r>
        <w:t>Korzystając z tablic psychrometrycznych uzupełnij tabelę dla podanych wartości.</w:t>
      </w:r>
    </w:p>
    <w:tbl>
      <w:tblPr>
        <w:tblStyle w:val="Tabela-Siatka"/>
        <w:tblW w:w="9505" w:type="dxa"/>
        <w:tblInd w:w="153" w:type="dxa"/>
        <w:tblLayout w:type="fixed"/>
        <w:tblLook w:val="04A0" w:firstRow="1" w:lastRow="0" w:firstColumn="1" w:lastColumn="0" w:noHBand="0" w:noVBand="1"/>
      </w:tblPr>
      <w:tblGrid>
        <w:gridCol w:w="1581"/>
        <w:gridCol w:w="1584"/>
        <w:gridCol w:w="1587"/>
        <w:gridCol w:w="1582"/>
        <w:gridCol w:w="1587"/>
        <w:gridCol w:w="1584"/>
      </w:tblGrid>
      <w:tr w:rsidR="00DC745B">
        <w:tc>
          <w:tcPr>
            <w:tcW w:w="1581" w:type="dxa"/>
          </w:tcPr>
          <w:p w:rsidR="00DC745B" w:rsidRDefault="007958A3" w:rsidP="00517B56">
            <w:pPr>
              <w:spacing w:before="100" w:after="120" w:line="360" w:lineRule="auto"/>
            </w:pPr>
            <w:r>
              <w:rPr>
                <w:rFonts w:eastAsia="Calibri"/>
              </w:rPr>
              <w:t>t</w:t>
            </w:r>
            <w:r>
              <w:rPr>
                <w:rFonts w:eastAsia="Calibri"/>
                <w:vertAlign w:val="subscript"/>
              </w:rPr>
              <w:t xml:space="preserve">s </w:t>
            </w:r>
            <w:r>
              <w:rPr>
                <w:rFonts w:eastAsia="Calibri"/>
              </w:rPr>
              <w:t>[°C]</w:t>
            </w:r>
          </w:p>
        </w:tc>
        <w:tc>
          <w:tcPr>
            <w:tcW w:w="1584" w:type="dxa"/>
          </w:tcPr>
          <w:p w:rsidR="00DC745B" w:rsidRDefault="007958A3" w:rsidP="00517B56">
            <w:pPr>
              <w:spacing w:before="100" w:after="120" w:line="360" w:lineRule="auto"/>
            </w:pPr>
            <w:r>
              <w:rPr>
                <w:rFonts w:eastAsia="Calibri"/>
              </w:rPr>
              <w:t>t</w:t>
            </w:r>
            <w:r>
              <w:rPr>
                <w:rFonts w:eastAsia="Calibri"/>
                <w:vertAlign w:val="subscript"/>
              </w:rPr>
              <w:t xml:space="preserve">w </w:t>
            </w:r>
            <w:r>
              <w:rPr>
                <w:rFonts w:eastAsia="Calibri"/>
              </w:rPr>
              <w:t>[°C]</w:t>
            </w:r>
          </w:p>
        </w:tc>
        <w:tc>
          <w:tcPr>
            <w:tcW w:w="1587" w:type="dxa"/>
          </w:tcPr>
          <w:p w:rsidR="00DC745B" w:rsidRDefault="007958A3" w:rsidP="00517B56">
            <w:pPr>
              <w:spacing w:before="100" w:after="120" w:line="360" w:lineRule="auto"/>
            </w:pPr>
            <w:r>
              <w:rPr>
                <w:rFonts w:eastAsia="Calibri"/>
              </w:rPr>
              <w:t>e [hPa]</w:t>
            </w:r>
          </w:p>
        </w:tc>
        <w:tc>
          <w:tcPr>
            <w:tcW w:w="1582" w:type="dxa"/>
          </w:tcPr>
          <w:p w:rsidR="00DC745B" w:rsidRDefault="007958A3" w:rsidP="00517B56">
            <w:pPr>
              <w:spacing w:before="100" w:after="120" w:line="360" w:lineRule="auto"/>
            </w:pPr>
            <w:r>
              <w:rPr>
                <w:rFonts w:eastAsia="Calibri"/>
              </w:rPr>
              <w:t>f [%]</w:t>
            </w:r>
          </w:p>
        </w:tc>
        <w:tc>
          <w:tcPr>
            <w:tcW w:w="1587" w:type="dxa"/>
          </w:tcPr>
          <w:p w:rsidR="00DC745B" w:rsidRDefault="007958A3" w:rsidP="00517B56">
            <w:pPr>
              <w:spacing w:before="100" w:after="120" w:line="360" w:lineRule="auto"/>
            </w:pPr>
            <w:r>
              <w:rPr>
                <w:rFonts w:eastAsia="Calibri"/>
              </w:rPr>
              <w:t>d [hPa]</w:t>
            </w:r>
          </w:p>
        </w:tc>
        <w:tc>
          <w:tcPr>
            <w:tcW w:w="1584" w:type="dxa"/>
          </w:tcPr>
          <w:p w:rsidR="00DC745B" w:rsidRDefault="007958A3" w:rsidP="00517B56">
            <w:pPr>
              <w:spacing w:before="100" w:after="120" w:line="360" w:lineRule="auto"/>
            </w:pPr>
            <w:r>
              <w:rPr>
                <w:rFonts w:eastAsia="Calibri"/>
              </w:rPr>
              <w:t>t</w:t>
            </w:r>
            <w:r>
              <w:rPr>
                <w:rFonts w:eastAsia="Calibri"/>
                <w:vertAlign w:val="subscript"/>
              </w:rPr>
              <w:t xml:space="preserve">d </w:t>
            </w:r>
            <w:r>
              <w:rPr>
                <w:rFonts w:eastAsia="Calibri"/>
              </w:rPr>
              <w:t>[°C]</w:t>
            </w:r>
          </w:p>
        </w:tc>
      </w:tr>
      <w:tr w:rsidR="00DC745B">
        <w:tc>
          <w:tcPr>
            <w:tcW w:w="1581" w:type="dxa"/>
          </w:tcPr>
          <w:p w:rsidR="00DC745B" w:rsidRDefault="00C32C5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17.0</w:t>
            </w:r>
          </w:p>
        </w:tc>
        <w:tc>
          <w:tcPr>
            <w:tcW w:w="1584" w:type="dxa"/>
          </w:tcPr>
          <w:p w:rsidR="00DC745B" w:rsidRDefault="00C32C5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12.0</w:t>
            </w:r>
          </w:p>
        </w:tc>
        <w:tc>
          <w:tcPr>
            <w:tcW w:w="1587" w:type="dxa"/>
          </w:tcPr>
          <w:p w:rsidR="00DC745B" w:rsidRDefault="0067586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10.6</w:t>
            </w:r>
          </w:p>
        </w:tc>
        <w:tc>
          <w:tcPr>
            <w:tcW w:w="1582" w:type="dxa"/>
          </w:tcPr>
          <w:p w:rsidR="00DC745B" w:rsidRDefault="0067586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55%</w:t>
            </w:r>
          </w:p>
        </w:tc>
        <w:tc>
          <w:tcPr>
            <w:tcW w:w="1587" w:type="dxa"/>
          </w:tcPr>
          <w:p w:rsidR="00DC745B" w:rsidRDefault="0067586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8.8</w:t>
            </w:r>
          </w:p>
        </w:tc>
        <w:tc>
          <w:tcPr>
            <w:tcW w:w="1584" w:type="dxa"/>
          </w:tcPr>
          <w:p w:rsidR="00DC745B" w:rsidRDefault="0067586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7.8</w:t>
            </w:r>
          </w:p>
        </w:tc>
      </w:tr>
      <w:tr w:rsidR="00DC745B">
        <w:tc>
          <w:tcPr>
            <w:tcW w:w="1581" w:type="dxa"/>
          </w:tcPr>
          <w:p w:rsidR="00DC745B" w:rsidRDefault="00C32C5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3.0</w:t>
            </w:r>
          </w:p>
        </w:tc>
        <w:tc>
          <w:tcPr>
            <w:tcW w:w="1584" w:type="dxa"/>
            <w:shd w:val="clear" w:color="auto" w:fill="808080" w:themeFill="background1" w:themeFillShade="80"/>
          </w:tcPr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</w:tc>
        <w:tc>
          <w:tcPr>
            <w:tcW w:w="1587" w:type="dxa"/>
          </w:tcPr>
          <w:p w:rsidR="00DC745B" w:rsidRDefault="0067586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6.9</w:t>
            </w:r>
          </w:p>
        </w:tc>
        <w:tc>
          <w:tcPr>
            <w:tcW w:w="1582" w:type="dxa"/>
          </w:tcPr>
          <w:p w:rsidR="00DC745B" w:rsidRDefault="00C32C5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90</w:t>
            </w:r>
          </w:p>
        </w:tc>
        <w:tc>
          <w:tcPr>
            <w:tcW w:w="1587" w:type="dxa"/>
          </w:tcPr>
          <w:p w:rsidR="00DC745B" w:rsidRDefault="0067586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0.7</w:t>
            </w:r>
          </w:p>
        </w:tc>
        <w:tc>
          <w:tcPr>
            <w:tcW w:w="1584" w:type="dxa"/>
          </w:tcPr>
          <w:p w:rsidR="00DC745B" w:rsidRDefault="0067586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1.6</w:t>
            </w:r>
          </w:p>
        </w:tc>
      </w:tr>
    </w:tbl>
    <w:p w:rsidR="00DC745B" w:rsidRDefault="007958A3" w:rsidP="00517B56">
      <w:pPr>
        <w:spacing w:before="0" w:after="0" w:line="360" w:lineRule="auto"/>
        <w:rPr>
          <w:sz w:val="20"/>
          <w:szCs w:val="20"/>
        </w:rPr>
      </w:pPr>
      <w:r>
        <w:rPr>
          <w:color w:val="FF4000"/>
          <w:sz w:val="20"/>
          <w:szCs w:val="20"/>
        </w:rPr>
        <w:t>Uwaga! oznaczenia w tablicach to: E→ e; U→f; DEF→d</w:t>
      </w:r>
    </w:p>
    <w:p w:rsidR="00DC745B" w:rsidRDefault="00DC745B" w:rsidP="00517B56">
      <w:pPr>
        <w:spacing w:before="0" w:after="0" w:line="360" w:lineRule="auto"/>
      </w:pPr>
    </w:p>
    <w:p w:rsidR="00DC745B" w:rsidRDefault="00DC745B" w:rsidP="00517B56">
      <w:pPr>
        <w:spacing w:before="0" w:after="0" w:line="360" w:lineRule="auto"/>
      </w:pPr>
    </w:p>
    <w:p w:rsidR="00DC745B" w:rsidRDefault="007958A3" w:rsidP="00517B56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Część B: Przebieg dobowy temperatury i wilgotności względnej powietrza</w:t>
      </w:r>
    </w:p>
    <w:p w:rsidR="00051611" w:rsidRDefault="007958A3" w:rsidP="00517B56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noProof/>
          <w:lang w:eastAsia="pl-PL"/>
        </w:rPr>
        <w:drawing>
          <wp:inline distT="0" distB="0" distL="0" distR="0">
            <wp:extent cx="5972175" cy="23241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/>
                    <a:srcRect t="15862" r="-150"/>
                    <a:stretch/>
                  </pic:blipFill>
                  <pic:spPr bwMode="auto">
                    <a:xfrm>
                      <a:off x="0" y="0"/>
                      <a:ext cx="5981785" cy="2327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60E6" w:rsidRDefault="005D60E6" w:rsidP="00517B56">
      <w:pPr>
        <w:spacing w:before="0" w:after="0" w:line="360" w:lineRule="auto"/>
        <w:ind w:left="720"/>
        <w:jc w:val="center"/>
        <w:rPr>
          <w:sz w:val="14"/>
        </w:rPr>
      </w:pPr>
      <w:r>
        <w:rPr>
          <w:noProof/>
          <w:sz w:val="14"/>
        </w:rPr>
        <w:drawing>
          <wp:inline distT="0" distB="0" distL="0" distR="0">
            <wp:extent cx="5600700" cy="3969765"/>
            <wp:effectExtent l="19050" t="0" r="0" b="0"/>
            <wp:docPr id="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96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4"/>
        </w:rPr>
        <w:t>Ryc. 1. Przebieg dobowy temperatury i wilgotności względnej powietrza w Turwi dnia 15 VIII 1983 r.</w:t>
      </w:r>
    </w:p>
    <w:p w:rsidR="00564A91" w:rsidRDefault="00564A91" w:rsidP="00517B56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</w:p>
    <w:p w:rsidR="00D4756C" w:rsidRPr="00D4756C" w:rsidRDefault="00D4756C" w:rsidP="00517B56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Analizując przebieg dobowy temperatury oraz wilgotności względnej powietrza w Turwi w dniu 15 sierpnia 1983 r., można stwierdzić następujące fakty. Temperatura minimalna tego dnia wyniosła 4</w:t>
      </w:r>
      <w:del w:id="28" w:author="xxx" w:date="2025-12-04T13:29:00Z">
        <w:r w:rsidDel="00B00B44">
          <w:rPr>
            <w:rFonts w:ascii="Times New Roman" w:hAnsi="Times New Roman" w:cs="Times New Roman"/>
          </w:rPr>
          <w:delText>.</w:delText>
        </w:r>
      </w:del>
      <w:ins w:id="29" w:author="xxx" w:date="2025-12-04T13:29:00Z">
        <w:r w:rsidR="00B00B44">
          <w:rPr>
            <w:rFonts w:ascii="Times New Roman" w:hAnsi="Times New Roman" w:cs="Times New Roman"/>
          </w:rPr>
          <w:t>,</w:t>
        </w:r>
      </w:ins>
      <w:r>
        <w:rPr>
          <w:rFonts w:ascii="Times New Roman" w:hAnsi="Times New Roman" w:cs="Times New Roman"/>
        </w:rPr>
        <w:t>6</w:t>
      </w:r>
      <w:ins w:id="30" w:author="xxx" w:date="2025-12-04T13:28:00Z">
        <w:r w:rsidR="00B00B44">
          <w:rPr>
            <w:rFonts w:ascii="Calibri" w:hAnsi="Calibri" w:cs="Times New Roman"/>
          </w:rPr>
          <w:t>°</w:t>
        </w:r>
      </w:ins>
      <w:del w:id="31" w:author="xxx" w:date="2025-12-04T13:28:00Z">
        <w:r w:rsidDel="00B00B44">
          <w:rPr>
            <w:rFonts w:ascii="Times New Roman" w:hAnsi="Times New Roman" w:cs="Times New Roman"/>
          </w:rPr>
          <w:delText xml:space="preserve"> st. </w:delText>
        </w:r>
      </w:del>
      <w:r>
        <w:rPr>
          <w:rFonts w:ascii="Times New Roman" w:hAnsi="Times New Roman" w:cs="Times New Roman"/>
        </w:rPr>
        <w:t>C o godzinie 4:00. Temperatura maksymalna wyniosła 24</w:t>
      </w:r>
      <w:del w:id="32" w:author="xxx" w:date="2025-12-04T13:29:00Z">
        <w:r w:rsidDel="00B00B44">
          <w:rPr>
            <w:rFonts w:ascii="Times New Roman" w:hAnsi="Times New Roman" w:cs="Times New Roman"/>
          </w:rPr>
          <w:delText>.</w:delText>
        </w:r>
      </w:del>
      <w:ins w:id="33" w:author="xxx" w:date="2025-12-04T13:29:00Z">
        <w:r w:rsidR="00B00B44">
          <w:rPr>
            <w:rFonts w:ascii="Times New Roman" w:hAnsi="Times New Roman" w:cs="Times New Roman"/>
          </w:rPr>
          <w:t>,</w:t>
        </w:r>
      </w:ins>
      <w:r>
        <w:rPr>
          <w:rFonts w:ascii="Times New Roman" w:hAnsi="Times New Roman" w:cs="Times New Roman"/>
        </w:rPr>
        <w:t>0</w:t>
      </w:r>
      <w:ins w:id="34" w:author="xxx" w:date="2025-12-04T13:28:00Z">
        <w:r w:rsidR="00B00B44">
          <w:rPr>
            <w:rFonts w:ascii="Calibri" w:hAnsi="Calibri" w:cs="Times New Roman"/>
          </w:rPr>
          <w:t>°</w:t>
        </w:r>
      </w:ins>
      <w:del w:id="35" w:author="xxx" w:date="2025-12-04T13:28:00Z">
        <w:r w:rsidDel="00B00B44">
          <w:rPr>
            <w:rFonts w:ascii="Times New Roman" w:hAnsi="Times New Roman" w:cs="Times New Roman"/>
          </w:rPr>
          <w:delText xml:space="preserve"> st. </w:delText>
        </w:r>
      </w:del>
      <w:r>
        <w:rPr>
          <w:rFonts w:ascii="Times New Roman" w:hAnsi="Times New Roman" w:cs="Times New Roman"/>
        </w:rPr>
        <w:t>C. (15:00). Amplituda temperatury powietrza uzyskała wynik 19</w:t>
      </w:r>
      <w:del w:id="36" w:author="xxx" w:date="2025-12-04T13:29:00Z">
        <w:r w:rsidDel="00B00B44">
          <w:rPr>
            <w:rFonts w:ascii="Times New Roman" w:hAnsi="Times New Roman" w:cs="Times New Roman"/>
          </w:rPr>
          <w:delText>.</w:delText>
        </w:r>
      </w:del>
      <w:ins w:id="37" w:author="xxx" w:date="2025-12-04T13:29:00Z">
        <w:r w:rsidR="00B00B44">
          <w:rPr>
            <w:rFonts w:ascii="Times New Roman" w:hAnsi="Times New Roman" w:cs="Times New Roman"/>
          </w:rPr>
          <w:t>,</w:t>
        </w:r>
      </w:ins>
      <w:r>
        <w:rPr>
          <w:rFonts w:ascii="Times New Roman" w:hAnsi="Times New Roman" w:cs="Times New Roman"/>
        </w:rPr>
        <w:t>4</w:t>
      </w:r>
      <w:ins w:id="38" w:author="xxx" w:date="2025-12-04T13:28:00Z">
        <w:r w:rsidR="00B00B44">
          <w:rPr>
            <w:rFonts w:ascii="Calibri" w:hAnsi="Calibri" w:cs="Times New Roman"/>
          </w:rPr>
          <w:t>°</w:t>
        </w:r>
      </w:ins>
      <w:del w:id="39" w:author="xxx" w:date="2025-12-04T13:28:00Z">
        <w:r w:rsidDel="00B00B44">
          <w:rPr>
            <w:rFonts w:ascii="Times New Roman" w:hAnsi="Times New Roman" w:cs="Times New Roman"/>
          </w:rPr>
          <w:delText xml:space="preserve"> st. </w:delText>
        </w:r>
      </w:del>
      <w:r>
        <w:rPr>
          <w:rFonts w:ascii="Times New Roman" w:hAnsi="Times New Roman" w:cs="Times New Roman"/>
        </w:rPr>
        <w:t>C.</w:t>
      </w:r>
      <w:ins w:id="40" w:author="xxx" w:date="2025-12-04T13:28:00Z">
        <w:r w:rsidR="00B00B44">
          <w:rPr>
            <w:rFonts w:ascii="Times New Roman" w:hAnsi="Times New Roman" w:cs="Times New Roman"/>
          </w:rPr>
          <w:t xml:space="preserve">Maksimum </w:t>
        </w:r>
      </w:ins>
      <w:del w:id="41" w:author="xxx" w:date="2025-12-04T13:28:00Z">
        <w:r w:rsidDel="00B00B44">
          <w:rPr>
            <w:rFonts w:ascii="Times New Roman" w:hAnsi="Times New Roman" w:cs="Times New Roman"/>
          </w:rPr>
          <w:delText xml:space="preserve">Wilgotność </w:delText>
        </w:r>
      </w:del>
      <w:ins w:id="42" w:author="xxx" w:date="2025-12-04T13:29:00Z">
        <w:r w:rsidR="00B00B44">
          <w:rPr>
            <w:rFonts w:ascii="Times New Roman" w:hAnsi="Times New Roman" w:cs="Times New Roman"/>
          </w:rPr>
          <w:t>w</w:t>
        </w:r>
      </w:ins>
      <w:ins w:id="43" w:author="xxx" w:date="2025-12-04T13:28:00Z">
        <w:r w:rsidR="00B00B44">
          <w:rPr>
            <w:rFonts w:ascii="Times New Roman" w:hAnsi="Times New Roman" w:cs="Times New Roman"/>
          </w:rPr>
          <w:t xml:space="preserve">ilgotności </w:t>
        </w:r>
      </w:ins>
      <w:del w:id="44" w:author="xxx" w:date="2025-12-04T13:29:00Z">
        <w:r w:rsidDel="00B00B44">
          <w:rPr>
            <w:rFonts w:ascii="Times New Roman" w:hAnsi="Times New Roman" w:cs="Times New Roman"/>
          </w:rPr>
          <w:delText xml:space="preserve">względna </w:delText>
        </w:r>
      </w:del>
      <w:ins w:id="45" w:author="xxx" w:date="2025-12-04T13:29:00Z">
        <w:r w:rsidR="00B00B44">
          <w:rPr>
            <w:rFonts w:ascii="Times New Roman" w:hAnsi="Times New Roman" w:cs="Times New Roman"/>
          </w:rPr>
          <w:t xml:space="preserve">względnej </w:t>
        </w:r>
      </w:ins>
      <w:del w:id="46" w:author="xxx" w:date="2025-12-04T13:28:00Z">
        <w:r w:rsidDel="00B00B44">
          <w:rPr>
            <w:rFonts w:ascii="Times New Roman" w:hAnsi="Times New Roman" w:cs="Times New Roman"/>
          </w:rPr>
          <w:delText xml:space="preserve">w swoim </w:delText>
        </w:r>
      </w:del>
      <w:del w:id="47" w:author="xxx" w:date="2025-12-04T13:29:00Z">
        <w:r w:rsidDel="00B00B44">
          <w:rPr>
            <w:rFonts w:ascii="Times New Roman" w:hAnsi="Times New Roman" w:cs="Times New Roman"/>
          </w:rPr>
          <w:delText>maksimum</w:delText>
        </w:r>
      </w:del>
      <w:r>
        <w:rPr>
          <w:rFonts w:ascii="Times New Roman" w:hAnsi="Times New Roman" w:cs="Times New Roman"/>
        </w:rPr>
        <w:t xml:space="preserve"> (22:00) wyniosła 100%, a </w:t>
      </w:r>
      <w:del w:id="48" w:author="xxx" w:date="2025-12-04T13:29:00Z">
        <w:r w:rsidDel="00B00B44">
          <w:rPr>
            <w:rFonts w:ascii="Times New Roman" w:hAnsi="Times New Roman" w:cs="Times New Roman"/>
          </w:rPr>
          <w:delText xml:space="preserve">w swoim </w:delText>
        </w:r>
      </w:del>
      <w:r>
        <w:rPr>
          <w:rFonts w:ascii="Times New Roman" w:hAnsi="Times New Roman" w:cs="Times New Roman"/>
        </w:rPr>
        <w:t xml:space="preserve">minimum 52%, </w:t>
      </w:r>
      <w:del w:id="49" w:author="xxx" w:date="2025-12-04T13:29:00Z">
        <w:r w:rsidDel="00B00B44">
          <w:rPr>
            <w:rFonts w:ascii="Times New Roman" w:hAnsi="Times New Roman" w:cs="Times New Roman"/>
          </w:rPr>
          <w:delText>chwile po południu (</w:delText>
        </w:r>
      </w:del>
      <w:ins w:id="50" w:author="xxx" w:date="2025-12-04T13:29:00Z">
        <w:r w:rsidR="00B00B44">
          <w:rPr>
            <w:rFonts w:ascii="Times New Roman" w:hAnsi="Times New Roman" w:cs="Times New Roman"/>
          </w:rPr>
          <w:t>o godzinie</w:t>
        </w:r>
      </w:ins>
      <w:r>
        <w:rPr>
          <w:rFonts w:ascii="Times New Roman" w:hAnsi="Times New Roman" w:cs="Times New Roman"/>
        </w:rPr>
        <w:t xml:space="preserve">14:00). Amplituda wilgotności </w:t>
      </w:r>
      <w:ins w:id="51" w:author="xxx" w:date="2025-12-04T13:29:00Z">
        <w:r w:rsidR="00B00B44">
          <w:rPr>
            <w:rFonts w:ascii="Times New Roman" w:hAnsi="Times New Roman" w:cs="Times New Roman"/>
          </w:rPr>
          <w:t xml:space="preserve">względnej </w:t>
        </w:r>
      </w:ins>
      <w:r>
        <w:rPr>
          <w:rFonts w:ascii="Times New Roman" w:hAnsi="Times New Roman" w:cs="Times New Roman"/>
        </w:rPr>
        <w:t>wyniosła 48%.</w:t>
      </w:r>
      <w:r w:rsidR="005D60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Wartość średnia temperatury 14</w:t>
      </w:r>
      <w:del w:id="52" w:author="xxx" w:date="2025-12-04T13:29:00Z">
        <w:r w:rsidDel="00B00B44">
          <w:rPr>
            <w:rFonts w:ascii="Times New Roman" w:hAnsi="Times New Roman" w:cs="Times New Roman"/>
          </w:rPr>
          <w:delText>.</w:delText>
        </w:r>
      </w:del>
      <w:ins w:id="53" w:author="xxx" w:date="2025-12-04T13:29:00Z">
        <w:r w:rsidR="00B00B44">
          <w:rPr>
            <w:rFonts w:ascii="Times New Roman" w:hAnsi="Times New Roman" w:cs="Times New Roman"/>
          </w:rPr>
          <w:t>,</w:t>
        </w:r>
      </w:ins>
      <w:r>
        <w:rPr>
          <w:rFonts w:ascii="Times New Roman" w:hAnsi="Times New Roman" w:cs="Times New Roman"/>
        </w:rPr>
        <w:t>5</w:t>
      </w:r>
      <w:ins w:id="54" w:author="xxx" w:date="2025-12-04T13:28:00Z">
        <w:r w:rsidR="00B00B44">
          <w:rPr>
            <w:rFonts w:ascii="Calibri" w:hAnsi="Calibri" w:cs="Times New Roman"/>
          </w:rPr>
          <w:t>°</w:t>
        </w:r>
      </w:ins>
      <w:del w:id="55" w:author="xxx" w:date="2025-12-04T13:28:00Z">
        <w:r w:rsidDel="00B00B44">
          <w:rPr>
            <w:rFonts w:ascii="Times New Roman" w:hAnsi="Times New Roman" w:cs="Times New Roman"/>
          </w:rPr>
          <w:delText xml:space="preserve"> st.  </w:delText>
        </w:r>
      </w:del>
      <w:r>
        <w:rPr>
          <w:rFonts w:ascii="Times New Roman" w:hAnsi="Times New Roman" w:cs="Times New Roman"/>
        </w:rPr>
        <w:t>C. Wartość średnia wilgotności względnej 81</w:t>
      </w:r>
      <w:del w:id="56" w:author="xxx" w:date="2025-12-04T13:29:00Z">
        <w:r w:rsidDel="00B00B44">
          <w:rPr>
            <w:rFonts w:ascii="Times New Roman" w:hAnsi="Times New Roman" w:cs="Times New Roman"/>
          </w:rPr>
          <w:delText>.</w:delText>
        </w:r>
      </w:del>
      <w:ins w:id="57" w:author="xxx" w:date="2025-12-04T13:29:00Z">
        <w:r w:rsidR="00B00B44">
          <w:rPr>
            <w:rFonts w:ascii="Times New Roman" w:hAnsi="Times New Roman" w:cs="Times New Roman"/>
          </w:rPr>
          <w:t>,</w:t>
        </w:r>
      </w:ins>
      <w:r>
        <w:rPr>
          <w:rFonts w:ascii="Times New Roman" w:hAnsi="Times New Roman" w:cs="Times New Roman"/>
        </w:rPr>
        <w:t>2%.</w:t>
      </w:r>
      <w:r w:rsidR="005D60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Wraz ze </w:t>
      </w:r>
      <w:r>
        <w:rPr>
          <w:rFonts w:ascii="Times New Roman" w:hAnsi="Times New Roman" w:cs="Times New Roman"/>
        </w:rPr>
        <w:lastRenderedPageBreak/>
        <w:t xml:space="preserve">wzrostem temperatury </w:t>
      </w:r>
      <w:ins w:id="58" w:author="xxx" w:date="2025-12-04T13:29:00Z">
        <w:r w:rsidR="00B00B44">
          <w:rPr>
            <w:rFonts w:ascii="Times New Roman" w:hAnsi="Times New Roman" w:cs="Times New Roman"/>
          </w:rPr>
          <w:t xml:space="preserve">powietrza </w:t>
        </w:r>
      </w:ins>
      <w:r>
        <w:rPr>
          <w:rFonts w:ascii="Times New Roman" w:hAnsi="Times New Roman" w:cs="Times New Roman"/>
        </w:rPr>
        <w:t>wilgotność względna maleje. Ciepłe powietrze jest w stanie przyjąć więcej pary wodnej, zwiększa się ciśnienie pary nasyconej (E), a więc procentowy udział pary wodnej spada.</w:t>
      </w:r>
    </w:p>
    <w:p w:rsidR="00564A91" w:rsidRPr="00675869" w:rsidRDefault="00564A91" w:rsidP="00517B56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</w:p>
    <w:sectPr w:rsidR="00564A91" w:rsidRPr="00675869" w:rsidSect="007A5740">
      <w:pgSz w:w="11906" w:h="16838"/>
      <w:pgMar w:top="993" w:right="985" w:bottom="1560" w:left="1360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292A"/>
    <w:multiLevelType w:val="multilevel"/>
    <w:tmpl w:val="E7787D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7D45FC"/>
    <w:multiLevelType w:val="multilevel"/>
    <w:tmpl w:val="0C5EE0D2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2BE5E8B"/>
    <w:multiLevelType w:val="multilevel"/>
    <w:tmpl w:val="784ED6E0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C102977"/>
    <w:multiLevelType w:val="multilevel"/>
    <w:tmpl w:val="091A753E"/>
    <w:lvl w:ilvl="0">
      <w:start w:val="1"/>
      <w:numFmt w:val="lowerLetter"/>
      <w:lvlText w:val="%1)"/>
      <w:lvlJc w:val="left"/>
      <w:pPr>
        <w:tabs>
          <w:tab w:val="num" w:pos="0"/>
        </w:tabs>
        <w:ind w:left="4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0" w:hanging="180"/>
      </w:pPr>
    </w:lvl>
  </w:abstractNum>
  <w:abstractNum w:abstractNumId="4">
    <w:nsid w:val="68956307"/>
    <w:multiLevelType w:val="multilevel"/>
    <w:tmpl w:val="A2AE7280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trackRevisions/>
  <w:defaultTabStop w:val="720"/>
  <w:autoHyphenation/>
  <w:hyphenationZone w:val="425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45B"/>
    <w:rsid w:val="00015423"/>
    <w:rsid w:val="000309FC"/>
    <w:rsid w:val="00031A72"/>
    <w:rsid w:val="00050B41"/>
    <w:rsid w:val="00051611"/>
    <w:rsid w:val="00484142"/>
    <w:rsid w:val="00517B56"/>
    <w:rsid w:val="00564A91"/>
    <w:rsid w:val="005D60E6"/>
    <w:rsid w:val="00675869"/>
    <w:rsid w:val="00694708"/>
    <w:rsid w:val="007958A3"/>
    <w:rsid w:val="007A5740"/>
    <w:rsid w:val="008E6F25"/>
    <w:rsid w:val="00B00B44"/>
    <w:rsid w:val="00C32C59"/>
    <w:rsid w:val="00D4756C"/>
    <w:rsid w:val="00DC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iPriority="3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17FE"/>
    <w:pPr>
      <w:widowControl w:val="0"/>
      <w:spacing w:before="60" w:after="1280" w:line="300" w:lineRule="auto"/>
      <w:ind w:left="40"/>
      <w:jc w:val="both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before="0"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7F5765"/>
    <w:pPr>
      <w:ind w:left="720"/>
      <w:contextualSpacing/>
    </w:pPr>
  </w:style>
  <w:style w:type="paragraph" w:customStyle="1" w:styleId="Default">
    <w:name w:val="Default"/>
    <w:qFormat/>
    <w:rsid w:val="00C822C3"/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359E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7958A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58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iPriority="3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17FE"/>
    <w:pPr>
      <w:widowControl w:val="0"/>
      <w:spacing w:before="60" w:after="1280" w:line="300" w:lineRule="auto"/>
      <w:ind w:left="40"/>
      <w:jc w:val="both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before="0"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7F5765"/>
    <w:pPr>
      <w:ind w:left="720"/>
      <w:contextualSpacing/>
    </w:pPr>
  </w:style>
  <w:style w:type="paragraph" w:customStyle="1" w:styleId="Default">
    <w:name w:val="Default"/>
    <w:qFormat/>
    <w:rsid w:val="00C822C3"/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359E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7958A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58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D0FD0-2C68-49D2-883A-635CE4ACE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499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Wilgotność powietrza</vt:lpstr>
    </vt:vector>
  </TitlesOfParts>
  <Company>UAM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Wilgotność powietrza</dc:title>
  <dc:creator>IGFiKŚP</dc:creator>
  <cp:lastModifiedBy>xxx</cp:lastModifiedBy>
  <cp:revision>4</cp:revision>
  <cp:lastPrinted>2020-04-14T11:52:00Z</cp:lastPrinted>
  <dcterms:created xsi:type="dcterms:W3CDTF">2025-12-04T12:25:00Z</dcterms:created>
  <dcterms:modified xsi:type="dcterms:W3CDTF">2025-12-09T12:51:00Z</dcterms:modified>
  <dc:language>pl-PL</dc:language>
</cp:coreProperties>
</file>